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67"/>
        <w:gridCol w:w="6593"/>
      </w:tblGrid>
      <w:tr w:rsidR="00067FE2" w14:paraId="3C6642E3" w14:textId="77777777" w:rsidTr="00E14D9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309C06FE" w:rsidR="00067FE2" w:rsidRDefault="001C0D71" w:rsidP="00E14D97">
            <w:pPr>
              <w:pStyle w:val="Header"/>
              <w:spacing w:before="120" w:after="120"/>
            </w:pPr>
            <w:r>
              <w:t>PG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671F2D1A" w:rsidR="00067FE2" w:rsidRDefault="00757492" w:rsidP="00E14D97">
            <w:pPr>
              <w:pStyle w:val="Header"/>
              <w:jc w:val="center"/>
            </w:pPr>
            <w:hyperlink r:id="rId8" w:history="1">
              <w:r w:rsidRPr="00757492">
                <w:rPr>
                  <w:rStyle w:val="Hyperlink"/>
                </w:rPr>
                <w:t>130</w:t>
              </w:r>
            </w:hyperlink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4D1E9471" w:rsidR="00067FE2" w:rsidRDefault="00847042" w:rsidP="00F44236">
            <w:pPr>
              <w:pStyle w:val="Header"/>
            </w:pPr>
            <w:r>
              <w:t xml:space="preserve">PGRR </w:t>
            </w:r>
            <w:r w:rsidR="00067FE2">
              <w:t>Title</w:t>
            </w:r>
          </w:p>
        </w:tc>
        <w:tc>
          <w:tcPr>
            <w:tcW w:w="6593" w:type="dxa"/>
            <w:tcBorders>
              <w:bottom w:val="single" w:sz="4" w:space="0" w:color="auto"/>
            </w:tcBorders>
            <w:vAlign w:val="center"/>
          </w:tcPr>
          <w:p w14:paraId="58F14EBB" w14:textId="0E2756CE" w:rsidR="00067FE2" w:rsidRDefault="001C0D71" w:rsidP="00F44236">
            <w:pPr>
              <w:pStyle w:val="Header"/>
            </w:pPr>
            <w:r>
              <w:t>Related to NPRR12</w:t>
            </w:r>
            <w:r w:rsidR="00757492">
              <w:t>95</w:t>
            </w:r>
            <w:r>
              <w:t>, GTC Exit Solutions</w:t>
            </w: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69AA666D" w:rsidR="00067FE2" w:rsidRPr="00E01925" w:rsidRDefault="001C0D71" w:rsidP="00F44236">
            <w:pPr>
              <w:pStyle w:val="NormalArial"/>
            </w:pPr>
            <w:r>
              <w:t xml:space="preserve">August </w:t>
            </w:r>
            <w:r w:rsidR="00757492">
              <w:t>19</w:t>
            </w:r>
            <w:r>
              <w:t>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6BAD9911" w:rsidR="009D17F0" w:rsidRPr="00FB509B" w:rsidRDefault="001C0D71" w:rsidP="00176375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53727562" w:rsidR="009D17F0" w:rsidRDefault="001C0D71" w:rsidP="00E14D97">
            <w:pPr>
              <w:pStyle w:val="Header"/>
              <w:spacing w:before="120" w:after="120"/>
            </w:pPr>
            <w:r>
              <w:t>Planning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1DE9AA5B" w:rsidR="009D17F0" w:rsidRPr="00FB509B" w:rsidRDefault="001C0D71" w:rsidP="00F44236">
            <w:pPr>
              <w:pStyle w:val="NormalArial"/>
            </w:pPr>
            <w:r>
              <w:t>3.1.3.3</w:t>
            </w:r>
            <w:r w:rsidR="00847042">
              <w:t xml:space="preserve">, </w:t>
            </w:r>
            <w:r w:rsidR="005C19A5">
              <w:t>Generic Transmission Constraint (</w:t>
            </w:r>
            <w:r>
              <w:t>GTC</w:t>
            </w:r>
            <w:r w:rsidR="005C19A5">
              <w:t>)</w:t>
            </w:r>
            <w:r>
              <w:t xml:space="preserve"> Exit Solutions (new)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E14D97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08ABD00D" w:rsidR="00C9766A" w:rsidRPr="00FB509B" w:rsidRDefault="001C0D71" w:rsidP="00176375">
            <w:pPr>
              <w:pStyle w:val="NormalArial"/>
              <w:spacing w:before="120" w:after="120"/>
            </w:pPr>
            <w:r w:rsidRPr="001C0D71">
              <w:t>Nodal Protocol Revision Request (NPRR) 12</w:t>
            </w:r>
            <w:r w:rsidR="00757492">
              <w:t>95</w:t>
            </w:r>
            <w:r w:rsidRPr="001C0D71">
              <w:t xml:space="preserve">, </w:t>
            </w:r>
            <w:r>
              <w:t>GTC Exit Solutions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8C1D0E9" w:rsidR="009D17F0" w:rsidRPr="00FB509B" w:rsidRDefault="001C0D71" w:rsidP="00176375">
            <w:pPr>
              <w:pStyle w:val="NormalArial"/>
              <w:spacing w:before="120" w:after="120"/>
            </w:pPr>
            <w:r w:rsidRPr="001C0D71">
              <w:t xml:space="preserve">This Planning Guide Revision Request (PGRR) details how </w:t>
            </w:r>
            <w:r w:rsidR="00847042">
              <w:t>Generic Transmission Constraint (</w:t>
            </w:r>
            <w:r>
              <w:t>GTC</w:t>
            </w:r>
            <w:r w:rsidR="00847042">
              <w:t>)</w:t>
            </w:r>
            <w:r>
              <w:t xml:space="preserve"> </w:t>
            </w:r>
            <w:r w:rsidR="00847042">
              <w:t>exit solutions</w:t>
            </w:r>
            <w:r w:rsidRPr="001C0D71">
              <w:t>, as defined in the related NPRR12</w:t>
            </w:r>
            <w:r w:rsidR="00757492">
              <w:t>95</w:t>
            </w:r>
            <w:r w:rsidRPr="001C0D71">
              <w:t>, shall be incorporated into ERCOT planning studies.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3117E656" w:rsidR="00555554" w:rsidRDefault="00757492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5274B928">
                <v:shape id="Picture 2" o:spid="_x0000_i1026" type="#_x0000_t75" style="width:15.6pt;height:15pt;visibility:visible;mso-wrap-style:square">
                  <v:imagedata r:id="rId9" o:title=""/>
                </v:shape>
              </w:pict>
            </w:r>
            <w:r w:rsidR="00555554" w:rsidRPr="006629C8">
              <w:t xml:space="preserve">  </w:t>
            </w:r>
            <w:hyperlink r:id="rId10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1 – </w:t>
            </w:r>
            <w:r w:rsidR="0055555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F28EFD1" w:rsidR="00555554" w:rsidRPr="00BD53C5" w:rsidRDefault="00757492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613324DE">
                <v:shape id="_x0000_i1027" type="#_x0000_t75" style="width:15.6pt;height:15pt">
                  <v:imagedata r:id="rId11" o:title=""/>
                </v:shape>
              </w:pict>
            </w:r>
            <w:r w:rsidR="00555554" w:rsidRPr="00CD242D">
              <w:t xml:space="preserve">  </w:t>
            </w:r>
            <w:hyperlink r:id="rId12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2 - </w:t>
            </w:r>
            <w:r w:rsidR="00555554" w:rsidRPr="00BD53C5">
              <w:rPr>
                <w:rFonts w:cs="Arial"/>
                <w:color w:val="000000"/>
              </w:rPr>
              <w:t>Enhance the ERCOT region’s economic competitiveness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27B2F368" w:rsidR="00555554" w:rsidRPr="00BD53C5" w:rsidRDefault="00757492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021A3F14">
                <v:shape id="_x0000_i1028" type="#_x0000_t75" style="width:15.6pt;height:15pt">
                  <v:imagedata r:id="rId11" o:title=""/>
                </v:shape>
              </w:pict>
            </w:r>
            <w:r w:rsidR="00555554" w:rsidRPr="006629C8">
              <w:t xml:space="preserve">  </w:t>
            </w:r>
            <w:hyperlink r:id="rId13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3 - </w:t>
            </w:r>
            <w:r w:rsidR="00555554" w:rsidRPr="00BD53C5">
              <w:rPr>
                <w:rFonts w:cs="Arial"/>
                <w:color w:val="000000"/>
              </w:rPr>
              <w:t>Advance ERCOT, Inc. as an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independent leading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29F021F2" w:rsidR="00E71C39" w:rsidRDefault="00757492" w:rsidP="00E71C39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200A7673">
                <v:shape id="_x0000_i1029" type="#_x0000_t75" style="width:15.6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38C0B80A" w:rsidR="00E71C39" w:rsidRDefault="00757492" w:rsidP="00E71C39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4C6ED319">
                <v:shape id="_x0000_i1030" type="#_x0000_t75" style="width:15.6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5FB89AD5" w14:textId="2B1EA28B" w:rsidR="00E71C39" w:rsidRPr="00CD242D" w:rsidRDefault="00757492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pict w14:anchorId="52A53E32">
                <v:shape id="_x0000_i1031" type="#_x0000_t75" style="width:15.6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1EC6BB8" w:rsidR="00625E5D" w:rsidRDefault="00555554" w:rsidP="00E14D97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3E5647" w14:textId="03F80BF0" w:rsidR="00625E5D" w:rsidRPr="00625E5D" w:rsidRDefault="001C0D71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PGRR identifies how GTC </w:t>
            </w:r>
            <w:r w:rsidR="00847042">
              <w:t xml:space="preserve">exit </w:t>
            </w:r>
            <w:r>
              <w:t>solutions will be funded.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lastRenderedPageBreak/>
              <w:t>Sponsor</w:t>
            </w:r>
          </w:p>
        </w:tc>
      </w:tr>
      <w:tr w:rsidR="00CE04F1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CE04F1" w:rsidRPr="00176375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5DC8237E" w:rsidR="00CE04F1" w:rsidRDefault="00CE04F1" w:rsidP="00CE04F1">
            <w:pPr>
              <w:pStyle w:val="NormalArial"/>
            </w:pPr>
            <w:r w:rsidRPr="00543BBC">
              <w:t xml:space="preserve">Alexandra Miller / </w:t>
            </w:r>
            <w:r>
              <w:t>Kevin Hanson / Kat Patrick</w:t>
            </w:r>
          </w:p>
        </w:tc>
      </w:tr>
      <w:tr w:rsidR="00CE04F1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65D27344" w:rsidR="00CE04F1" w:rsidRDefault="00CE04F1" w:rsidP="00CE04F1">
            <w:pPr>
              <w:pStyle w:val="NormalArial"/>
            </w:pPr>
            <w:hyperlink r:id="rId14" w:history="1">
              <w:r w:rsidRPr="00E57BF5">
                <w:rPr>
                  <w:rStyle w:val="Hyperlink"/>
                </w:rPr>
                <w:t>Alexandra.Miller@edf-re.com</w:t>
              </w:r>
            </w:hyperlink>
            <w:r>
              <w:rPr>
                <w:rStyle w:val="Hyperlink"/>
              </w:rPr>
              <w:t xml:space="preserve"> / </w:t>
            </w:r>
            <w:hyperlink r:id="rId15" w:history="1">
              <w:r w:rsidRPr="00437A32">
                <w:rPr>
                  <w:rStyle w:val="Hyperlink"/>
                </w:rPr>
                <w:t>khanson@invenergy.com</w:t>
              </w:r>
            </w:hyperlink>
            <w:r>
              <w:rPr>
                <w:rStyle w:val="Hyperlink"/>
              </w:rPr>
              <w:t xml:space="preserve"> / </w:t>
            </w:r>
            <w:r w:rsidRPr="00F92C2B">
              <w:rPr>
                <w:rStyle w:val="Hyperlink"/>
              </w:rPr>
              <w:t>Kat.Patrick@patternenergy.com</w:t>
            </w:r>
          </w:p>
        </w:tc>
      </w:tr>
      <w:tr w:rsidR="00CE04F1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4B7CDF7" w:rsidR="00CE04F1" w:rsidRDefault="00CE04F1" w:rsidP="00CE04F1">
            <w:pPr>
              <w:pStyle w:val="NormalArial"/>
            </w:pPr>
            <w:r>
              <w:t>EDF power solutions / Invenergy / Pattern Energy (“Joint Sponsors”)</w:t>
            </w:r>
          </w:p>
        </w:tc>
      </w:tr>
      <w:tr w:rsidR="00CE04F1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12D92824" w:rsidR="00CE04F1" w:rsidRDefault="00CE04F1" w:rsidP="00CE04F1">
            <w:pPr>
              <w:pStyle w:val="NormalArial"/>
            </w:pPr>
            <w:r>
              <w:t>615-420-0471 / 713-884-9202 / 973-906-4275</w:t>
            </w:r>
          </w:p>
        </w:tc>
      </w:tr>
      <w:tr w:rsidR="00CE04F1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33B5528C" w:rsidR="00CE04F1" w:rsidRDefault="00CE04F1" w:rsidP="00CE04F1">
            <w:pPr>
              <w:pStyle w:val="NormalArial"/>
            </w:pPr>
            <w:r>
              <w:t>615-420-0471 / 713-884-9202 / 973-906-4275</w:t>
            </w:r>
          </w:p>
        </w:tc>
      </w:tr>
      <w:tr w:rsidR="00CE04F1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5D7080A0" w:rsidR="00CE04F1" w:rsidRDefault="00CE04F1" w:rsidP="00CE04F1">
            <w:pPr>
              <w:pStyle w:val="NormalArial"/>
            </w:pPr>
            <w:r>
              <w:t>Independent Generator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7F729CA6" w:rsidR="009A3772" w:rsidRPr="00D56D61" w:rsidRDefault="00CE04F1">
            <w:pPr>
              <w:pStyle w:val="NormalArial"/>
            </w:pPr>
            <w:r>
              <w:rPr>
                <w:rFonts w:cs="Arial"/>
              </w:rPr>
              <w:t>Jordan Troublefield</w:t>
            </w:r>
          </w:p>
        </w:tc>
      </w:tr>
      <w:tr w:rsidR="00CE04F1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CE04F1" w:rsidRPr="007C199B" w:rsidRDefault="00CE04F1" w:rsidP="00CE04F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3B4958A4" w:rsidR="00CE04F1" w:rsidRPr="00D56D61" w:rsidRDefault="00CE04F1" w:rsidP="00CE04F1">
            <w:pPr>
              <w:pStyle w:val="NormalArial"/>
            </w:pPr>
            <w:hyperlink r:id="rId16" w:history="1">
              <w:r w:rsidRPr="004777CA">
                <w:rPr>
                  <w:rStyle w:val="Hyperlink"/>
                </w:rPr>
                <w:t>Jordan.Troublefield@ercot.com</w:t>
              </w:r>
            </w:hyperlink>
          </w:p>
        </w:tc>
      </w:tr>
      <w:tr w:rsidR="00CE04F1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CE04F1" w:rsidRPr="007C199B" w:rsidRDefault="00CE04F1" w:rsidP="00CE04F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62154FAA" w:rsidR="00CE04F1" w:rsidRDefault="00CE04F1" w:rsidP="00CE04F1">
            <w:pPr>
              <w:pStyle w:val="NormalArial"/>
            </w:pPr>
            <w:r>
              <w:rPr>
                <w:rFonts w:cs="Arial"/>
              </w:rPr>
              <w:t>512-248-6521</w:t>
            </w:r>
          </w:p>
        </w:tc>
      </w:tr>
    </w:tbl>
    <w:p w14:paraId="66203B1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5983D807" w:rsidR="009A3772" w:rsidRDefault="009A3772">
            <w:pPr>
              <w:pStyle w:val="Header"/>
              <w:jc w:val="center"/>
            </w:pPr>
            <w:r>
              <w:t xml:space="preserve">Proposed </w:t>
            </w:r>
            <w:r w:rsidR="001C0D71">
              <w:t>Guide</w:t>
            </w:r>
            <w:r>
              <w:t xml:space="preserve">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1540267" w14:textId="47E33B61" w:rsidR="00CE04F1" w:rsidRDefault="00CE04F1" w:rsidP="00CE04F1">
      <w:pPr>
        <w:pStyle w:val="H2"/>
        <w:rPr>
          <w:ins w:id="1" w:author="Joint Sponsors" w:date="2025-08-12T07:36:00Z" w16du:dateUtc="2025-08-12T12:36:00Z"/>
        </w:rPr>
      </w:pPr>
      <w:bookmarkStart w:id="2" w:name="_Toc481064489"/>
      <w:bookmarkStart w:id="3" w:name="_Toc194047968"/>
      <w:bookmarkStart w:id="4" w:name="_Hlk205985448"/>
      <w:ins w:id="5" w:author="Joint Sponsors" w:date="2025-08-12T07:36:00Z" w16du:dateUtc="2025-08-12T12:36:00Z">
        <w:r>
          <w:t>3.1.3.3</w:t>
        </w:r>
        <w:r>
          <w:tab/>
        </w:r>
      </w:ins>
      <w:bookmarkEnd w:id="2"/>
      <w:bookmarkEnd w:id="3"/>
      <w:ins w:id="6" w:author="Joint Sponsors" w:date="2025-08-13T14:13:00Z" w16du:dateUtc="2025-08-13T19:13:00Z">
        <w:r w:rsidR="00D16446">
          <w:t>Generic</w:t>
        </w:r>
      </w:ins>
      <w:ins w:id="7" w:author="Joint Sponsors" w:date="2025-08-12T07:36:00Z" w16du:dateUtc="2025-08-12T12:36:00Z">
        <w:r>
          <w:t xml:space="preserve"> Tran</w:t>
        </w:r>
      </w:ins>
      <w:ins w:id="8" w:author="Joint Sponsors" w:date="2025-08-13T14:13:00Z" w16du:dateUtc="2025-08-13T19:13:00Z">
        <w:r w:rsidR="00D16446">
          <w:t>s</w:t>
        </w:r>
      </w:ins>
      <w:ins w:id="9" w:author="Joint Sponsors" w:date="2025-08-12T07:36:00Z" w16du:dateUtc="2025-08-12T12:36:00Z">
        <w:r>
          <w:t>mission Constraint (GTC) Exit Solutions</w:t>
        </w:r>
      </w:ins>
    </w:p>
    <w:bookmarkEnd w:id="4"/>
    <w:p w14:paraId="61EB39BC" w14:textId="60DBDD68" w:rsidR="00A37C5D" w:rsidRDefault="00CE04F1" w:rsidP="00CE04F1">
      <w:pPr>
        <w:pStyle w:val="BodyTextNumbered"/>
        <w:rPr>
          <w:ins w:id="10" w:author="Joint Sponsors" w:date="2025-08-12T07:44:00Z" w16du:dateUtc="2025-08-12T12:44:00Z"/>
          <w:iCs w:val="0"/>
        </w:rPr>
      </w:pPr>
      <w:ins w:id="11" w:author="Joint Sponsors" w:date="2025-08-12T07:36:00Z" w16du:dateUtc="2025-08-12T12:36:00Z">
        <w:r>
          <w:rPr>
            <w:iCs w:val="0"/>
          </w:rPr>
          <w:t>(1)</w:t>
        </w:r>
        <w:r>
          <w:rPr>
            <w:iCs w:val="0"/>
          </w:rPr>
          <w:tab/>
        </w:r>
        <w:r>
          <w:rPr>
            <w:iCs w:val="0"/>
            <w:lang w:val="en-US"/>
          </w:rPr>
          <w:t xml:space="preserve">For a proposed </w:t>
        </w:r>
      </w:ins>
      <w:ins w:id="12" w:author="Joint Sponsors" w:date="2025-08-12T07:40:00Z" w16du:dateUtc="2025-08-12T12:40:00Z">
        <w:r w:rsidR="008E2DD5">
          <w:rPr>
            <w:iCs w:val="0"/>
            <w:lang w:val="en-US"/>
          </w:rPr>
          <w:t>transmission project</w:t>
        </w:r>
      </w:ins>
      <w:ins w:id="13" w:author="Joint Sponsors" w:date="2025-08-12T07:36:00Z" w16du:dateUtc="2025-08-12T12:36:00Z">
        <w:r>
          <w:rPr>
            <w:iCs w:val="0"/>
            <w:lang w:val="en-US"/>
          </w:rPr>
          <w:t xml:space="preserve">, </w:t>
        </w:r>
        <w:r>
          <w:rPr>
            <w:iCs w:val="0"/>
          </w:rPr>
          <w:t>ERCOT</w:t>
        </w:r>
      </w:ins>
      <w:ins w:id="14" w:author="Joint Sponsors" w:date="2025-08-12T07:42:00Z" w16du:dateUtc="2025-08-12T12:42:00Z">
        <w:r w:rsidR="00A37C5D">
          <w:rPr>
            <w:iCs w:val="0"/>
          </w:rPr>
          <w:t xml:space="preserve"> </w:t>
        </w:r>
      </w:ins>
      <w:ins w:id="15" w:author="Joint Sponsors" w:date="2025-08-12T07:43:00Z" w16du:dateUtc="2025-08-12T12:43:00Z">
        <w:r w:rsidR="00A37C5D">
          <w:rPr>
            <w:iCs w:val="0"/>
          </w:rPr>
          <w:t>shall iden</w:t>
        </w:r>
      </w:ins>
      <w:ins w:id="16" w:author="Joint Sponsors" w:date="2025-08-12T08:15:00Z" w16du:dateUtc="2025-08-12T13:15:00Z">
        <w:r w:rsidR="005639A5">
          <w:rPr>
            <w:iCs w:val="0"/>
          </w:rPr>
          <w:t>t</w:t>
        </w:r>
      </w:ins>
      <w:ins w:id="17" w:author="Joint Sponsors" w:date="2025-08-12T07:43:00Z" w16du:dateUtc="2025-08-12T12:43:00Z">
        <w:r w:rsidR="00A37C5D">
          <w:rPr>
            <w:iCs w:val="0"/>
          </w:rPr>
          <w:t xml:space="preserve">ify </w:t>
        </w:r>
      </w:ins>
      <w:ins w:id="18" w:author="Joint Sponsors" w:date="2025-08-18T11:39:00Z" w16du:dateUtc="2025-08-18T16:39:00Z">
        <w:r w:rsidR="00A7158B">
          <w:rPr>
            <w:iCs w:val="0"/>
          </w:rPr>
          <w:t xml:space="preserve">whether the </w:t>
        </w:r>
      </w:ins>
      <w:ins w:id="19" w:author="Joint Sponsors" w:date="2025-08-12T07:43:00Z" w16du:dateUtc="2025-08-12T12:43:00Z">
        <w:r w:rsidR="00A37C5D">
          <w:rPr>
            <w:iCs w:val="0"/>
          </w:rPr>
          <w:t>projects provide exit solu</w:t>
        </w:r>
      </w:ins>
      <w:ins w:id="20" w:author="Joint Sponsors" w:date="2025-08-12T08:15:00Z" w16du:dateUtc="2025-08-12T13:15:00Z">
        <w:r w:rsidR="005639A5">
          <w:rPr>
            <w:iCs w:val="0"/>
          </w:rPr>
          <w:t>t</w:t>
        </w:r>
      </w:ins>
      <w:ins w:id="21" w:author="Joint Sponsors" w:date="2025-08-12T07:43:00Z" w16du:dateUtc="2025-08-12T12:43:00Z">
        <w:r w:rsidR="00A37C5D">
          <w:rPr>
            <w:iCs w:val="0"/>
          </w:rPr>
          <w:t xml:space="preserve">ions for resolving nearby GTCs or increases any </w:t>
        </w:r>
      </w:ins>
      <w:ins w:id="22" w:author="Joint Sponsors" w:date="2025-08-14T11:38:00Z" w16du:dateUtc="2025-08-14T16:38:00Z">
        <w:r w:rsidR="005C19A5">
          <w:rPr>
            <w:iCs w:val="0"/>
          </w:rPr>
          <w:t>Generic Transmission Limits (</w:t>
        </w:r>
      </w:ins>
      <w:ins w:id="23" w:author="Joint Sponsors" w:date="2025-08-12T07:43:00Z" w16du:dateUtc="2025-08-12T12:43:00Z">
        <w:r w:rsidR="00A37C5D">
          <w:rPr>
            <w:iCs w:val="0"/>
          </w:rPr>
          <w:t>GTL</w:t>
        </w:r>
      </w:ins>
      <w:ins w:id="24" w:author="Joint Sponsors" w:date="2025-08-12T07:44:00Z" w16du:dateUtc="2025-08-12T12:44:00Z">
        <w:r w:rsidR="00A37C5D">
          <w:rPr>
            <w:iCs w:val="0"/>
          </w:rPr>
          <w:t>s</w:t>
        </w:r>
      </w:ins>
      <w:ins w:id="25" w:author="Joint Sponsors" w:date="2025-08-14T11:38:00Z" w16du:dateUtc="2025-08-14T16:38:00Z">
        <w:r w:rsidR="005C19A5">
          <w:rPr>
            <w:iCs w:val="0"/>
          </w:rPr>
          <w:t>)</w:t>
        </w:r>
      </w:ins>
      <w:ins w:id="26" w:author="Joint Sponsors" w:date="2025-08-12T08:19:00Z" w16du:dateUtc="2025-08-12T13:19:00Z">
        <w:r w:rsidR="007343BC">
          <w:rPr>
            <w:iCs w:val="0"/>
          </w:rPr>
          <w:t>.</w:t>
        </w:r>
      </w:ins>
    </w:p>
    <w:p w14:paraId="7965BE67" w14:textId="504E505E" w:rsidR="00A37C5D" w:rsidRDefault="00A37C5D" w:rsidP="00CE04F1">
      <w:pPr>
        <w:pStyle w:val="BodyTextNumbered"/>
        <w:rPr>
          <w:ins w:id="27" w:author="Joint Sponsors" w:date="2025-08-12T07:48:00Z" w16du:dateUtc="2025-08-12T12:48:00Z"/>
          <w:iCs w:val="0"/>
        </w:rPr>
      </w:pPr>
      <w:ins w:id="28" w:author="Joint Sponsors" w:date="2025-08-12T07:44:00Z" w16du:dateUtc="2025-08-12T12:44:00Z">
        <w:r>
          <w:rPr>
            <w:iCs w:val="0"/>
          </w:rPr>
          <w:t>(2)</w:t>
        </w:r>
        <w:r>
          <w:rPr>
            <w:iCs w:val="0"/>
          </w:rPr>
          <w:tab/>
          <w:t>ERCOT will endor</w:t>
        </w:r>
      </w:ins>
      <w:ins w:id="29" w:author="Joint Sponsors" w:date="2025-08-12T07:45:00Z" w16du:dateUtc="2025-08-12T12:45:00Z">
        <w:r>
          <w:rPr>
            <w:iCs w:val="0"/>
          </w:rPr>
          <w:t xml:space="preserve">se </w:t>
        </w:r>
      </w:ins>
      <w:ins w:id="30" w:author="Joint Sponsors" w:date="2025-08-18T11:38:00Z" w16du:dateUtc="2025-08-18T16:38:00Z">
        <w:r w:rsidR="00A7158B">
          <w:rPr>
            <w:iCs w:val="0"/>
          </w:rPr>
          <w:t>any GTC solution</w:t>
        </w:r>
      </w:ins>
      <w:ins w:id="31" w:author="Joint Sponsors" w:date="2025-08-12T07:45:00Z" w16du:dateUtc="2025-08-12T12:45:00Z">
        <w:r>
          <w:rPr>
            <w:iCs w:val="0"/>
          </w:rPr>
          <w:t xml:space="preserve"> option </w:t>
        </w:r>
      </w:ins>
      <w:ins w:id="32" w:author="Joint Sponsors" w:date="2025-08-18T11:38:00Z" w16du:dateUtc="2025-08-18T16:38:00Z">
        <w:r w:rsidR="00A7158B">
          <w:rPr>
            <w:iCs w:val="0"/>
          </w:rPr>
          <w:t>that</w:t>
        </w:r>
      </w:ins>
      <w:ins w:id="33" w:author="Joint Sponsors" w:date="2025-08-12T07:52:00Z" w16du:dateUtc="2025-08-12T12:52:00Z">
        <w:r w:rsidR="00B77AFA">
          <w:rPr>
            <w:iCs w:val="0"/>
          </w:rPr>
          <w:t>:</w:t>
        </w:r>
      </w:ins>
    </w:p>
    <w:p w14:paraId="3DCA85C8" w14:textId="38573F4A" w:rsidR="00A37C5D" w:rsidRDefault="00A37C5D" w:rsidP="00847042">
      <w:pPr>
        <w:pStyle w:val="BodyTextNumbered"/>
        <w:ind w:left="1440"/>
        <w:rPr>
          <w:ins w:id="34" w:author="Joint Sponsors" w:date="2025-08-12T07:48:00Z" w16du:dateUtc="2025-08-12T12:48:00Z"/>
          <w:iCs w:val="0"/>
          <w:lang w:val="en-US"/>
        </w:rPr>
      </w:pPr>
      <w:ins w:id="35" w:author="Joint Sponsors" w:date="2025-08-12T07:48:00Z" w16du:dateUtc="2025-08-12T12:48:00Z">
        <w:r>
          <w:rPr>
            <w:iCs w:val="0"/>
          </w:rPr>
          <w:t>(a</w:t>
        </w:r>
      </w:ins>
      <w:ins w:id="36" w:author="Joint Sponsors" w:date="2025-08-12T07:47:00Z" w16du:dateUtc="2025-08-12T12:47:00Z">
        <w:r>
          <w:rPr>
            <w:iCs w:val="0"/>
          </w:rPr>
          <w:t>)</w:t>
        </w:r>
      </w:ins>
      <w:ins w:id="37" w:author="Joint Sponsors" w:date="2025-08-13T12:13:00Z" w16du:dateUtc="2025-08-13T17:13:00Z">
        <w:r w:rsidR="00847042">
          <w:rPr>
            <w:iCs w:val="0"/>
          </w:rPr>
          <w:tab/>
        </w:r>
      </w:ins>
      <w:ins w:id="38" w:author="Joint Sponsors" w:date="2025-08-18T11:39:00Z" w16du:dateUtc="2025-08-18T16:39:00Z">
        <w:r w:rsidR="00A7158B">
          <w:rPr>
            <w:iCs w:val="0"/>
          </w:rPr>
          <w:t>Is</w:t>
        </w:r>
      </w:ins>
      <w:ins w:id="39" w:author="Joint Sponsors" w:date="2025-08-12T07:45:00Z" w16du:dateUtc="2025-08-12T12:45:00Z">
        <w:r>
          <w:rPr>
            <w:iCs w:val="0"/>
          </w:rPr>
          <w:t xml:space="preserve"> </w:t>
        </w:r>
      </w:ins>
      <w:ins w:id="40" w:author="Joint Sponsors" w:date="2025-08-18T11:38:00Z" w16du:dateUtc="2025-08-18T16:38:00Z">
        <w:r w:rsidR="00A7158B">
          <w:rPr>
            <w:iCs w:val="0"/>
          </w:rPr>
          <w:t>within</w:t>
        </w:r>
      </w:ins>
      <w:ins w:id="41" w:author="Joint Sponsors" w:date="2025-08-12T07:45:00Z" w16du:dateUtc="2025-08-12T12:45:00Z">
        <w:r>
          <w:rPr>
            <w:iCs w:val="0"/>
          </w:rPr>
          <w:t xml:space="preserve"> $20 million of meeting</w:t>
        </w:r>
      </w:ins>
      <w:ins w:id="42" w:author="Joint Sponsors" w:date="2025-08-12T07:36:00Z" w16du:dateUtc="2025-08-12T12:36:00Z">
        <w:r w:rsidR="00CE04F1">
          <w:rPr>
            <w:iCs w:val="0"/>
            <w:lang w:val="en-US"/>
          </w:rPr>
          <w:t xml:space="preserve"> </w:t>
        </w:r>
      </w:ins>
      <w:ins w:id="43" w:author="Joint Sponsors" w:date="2025-08-12T07:45:00Z" w16du:dateUtc="2025-08-12T12:45:00Z">
        <w:r>
          <w:rPr>
            <w:iCs w:val="0"/>
            <w:lang w:val="en-US"/>
          </w:rPr>
          <w:t>the cost-to</w:t>
        </w:r>
      </w:ins>
      <w:ins w:id="44" w:author="Joint Sponsors" w:date="2025-08-14T11:39:00Z" w16du:dateUtc="2025-08-14T16:39:00Z">
        <w:r w:rsidR="005C19A5">
          <w:rPr>
            <w:iCs w:val="0"/>
            <w:lang w:val="en-US"/>
          </w:rPr>
          <w:t>-</w:t>
        </w:r>
      </w:ins>
      <w:ins w:id="45" w:author="Joint Sponsors" w:date="2025-08-12T07:45:00Z" w16du:dateUtc="2025-08-12T12:45:00Z">
        <w:r>
          <w:rPr>
            <w:iCs w:val="0"/>
            <w:lang w:val="en-US"/>
          </w:rPr>
          <w:t>bene</w:t>
        </w:r>
      </w:ins>
      <w:ins w:id="46" w:author="Joint Sponsors" w:date="2025-08-12T07:46:00Z" w16du:dateUtc="2025-08-12T12:46:00Z">
        <w:r>
          <w:rPr>
            <w:iCs w:val="0"/>
            <w:lang w:val="en-US"/>
          </w:rPr>
          <w:t>fit criteria when there are more than five GTCs</w:t>
        </w:r>
      </w:ins>
      <w:ins w:id="47" w:author="Joint Sponsors" w:date="2025-08-13T12:13:00Z" w16du:dateUtc="2025-08-13T17:13:00Z">
        <w:r w:rsidR="00847042">
          <w:rPr>
            <w:iCs w:val="0"/>
            <w:lang w:val="en-US"/>
          </w:rPr>
          <w:t>;</w:t>
        </w:r>
      </w:ins>
      <w:ins w:id="48" w:author="Joint Sponsors" w:date="2025-08-12T07:46:00Z" w16du:dateUtc="2025-08-12T12:46:00Z">
        <w:r>
          <w:rPr>
            <w:iCs w:val="0"/>
            <w:lang w:val="en-US"/>
          </w:rPr>
          <w:t xml:space="preserve"> or</w:t>
        </w:r>
      </w:ins>
    </w:p>
    <w:p w14:paraId="744DA8D8" w14:textId="4DB18609" w:rsidR="00A37C5D" w:rsidRDefault="00A37C5D" w:rsidP="00847042">
      <w:pPr>
        <w:pStyle w:val="BodyTextNumbered"/>
        <w:ind w:left="1440"/>
        <w:rPr>
          <w:ins w:id="49" w:author="Joint Sponsors" w:date="2025-08-12T07:50:00Z" w16du:dateUtc="2025-08-12T12:50:00Z"/>
          <w:iCs w:val="0"/>
          <w:lang w:val="en-US"/>
        </w:rPr>
      </w:pPr>
      <w:ins w:id="50" w:author="Joint Sponsors" w:date="2025-08-12T07:48:00Z" w16du:dateUtc="2025-08-12T12:48:00Z">
        <w:r>
          <w:rPr>
            <w:iCs w:val="0"/>
            <w:lang w:val="en-US"/>
          </w:rPr>
          <w:t>(b</w:t>
        </w:r>
      </w:ins>
      <w:ins w:id="51" w:author="Joint Sponsors" w:date="2025-08-12T07:47:00Z" w16du:dateUtc="2025-08-12T12:47:00Z">
        <w:r>
          <w:rPr>
            <w:iCs w:val="0"/>
            <w:lang w:val="en-US"/>
          </w:rPr>
          <w:t>)</w:t>
        </w:r>
      </w:ins>
      <w:ins w:id="52" w:author="Joint Sponsors" w:date="2025-08-13T12:13:00Z" w16du:dateUtc="2025-08-13T17:13:00Z">
        <w:r w:rsidR="00847042">
          <w:rPr>
            <w:iCs w:val="0"/>
            <w:lang w:val="en-US"/>
          </w:rPr>
          <w:tab/>
        </w:r>
      </w:ins>
      <w:ins w:id="53" w:author="Joint Sponsors" w:date="2025-08-18T11:36:00Z" w16du:dateUtc="2025-08-18T16:36:00Z">
        <w:r w:rsidR="00A7158B">
          <w:rPr>
            <w:iCs w:val="0"/>
            <w:lang w:val="en-US"/>
          </w:rPr>
          <w:t>C</w:t>
        </w:r>
      </w:ins>
      <w:ins w:id="54" w:author="Joint Sponsors" w:date="2025-08-12T07:46:00Z" w16du:dateUtc="2025-08-12T12:46:00Z">
        <w:r>
          <w:rPr>
            <w:iCs w:val="0"/>
            <w:lang w:val="en-US"/>
          </w:rPr>
          <w:t>ost</w:t>
        </w:r>
      </w:ins>
      <w:ins w:id="55" w:author="Joint Sponsors" w:date="2025-08-18T11:36:00Z" w16du:dateUtc="2025-08-18T16:36:00Z">
        <w:r w:rsidR="00A7158B">
          <w:rPr>
            <w:iCs w:val="0"/>
            <w:lang w:val="en-US"/>
          </w:rPr>
          <w:t>s</w:t>
        </w:r>
      </w:ins>
      <w:ins w:id="56" w:author="Joint Sponsors" w:date="2025-08-12T07:47:00Z" w16du:dateUtc="2025-08-12T12:47:00Z">
        <w:r>
          <w:rPr>
            <w:iCs w:val="0"/>
            <w:lang w:val="en-US"/>
          </w:rPr>
          <w:t xml:space="preserve"> $20 million or greater </w:t>
        </w:r>
      </w:ins>
      <w:ins w:id="57" w:author="Joint Sponsors" w:date="2025-08-18T11:36:00Z" w16du:dateUtc="2025-08-18T16:36:00Z">
        <w:r w:rsidR="00A7158B">
          <w:rPr>
            <w:iCs w:val="0"/>
            <w:lang w:val="en-US"/>
          </w:rPr>
          <w:t xml:space="preserve">with </w:t>
        </w:r>
      </w:ins>
      <w:ins w:id="58" w:author="Joint Sponsors" w:date="2025-08-12T07:47:00Z" w16du:dateUtc="2025-08-12T12:47:00Z">
        <w:r>
          <w:rPr>
            <w:iCs w:val="0"/>
            <w:lang w:val="en-US"/>
          </w:rPr>
          <w:t>stakeholder(s)</w:t>
        </w:r>
      </w:ins>
      <w:ins w:id="59" w:author="Joint Sponsors" w:date="2025-08-12T07:49:00Z" w16du:dateUtc="2025-08-12T12:49:00Z">
        <w:r>
          <w:rPr>
            <w:iCs w:val="0"/>
            <w:lang w:val="en-US"/>
          </w:rPr>
          <w:t xml:space="preserve"> </w:t>
        </w:r>
      </w:ins>
      <w:ins w:id="60" w:author="Joint Sponsors" w:date="2025-08-18T11:36:00Z" w16du:dateUtc="2025-08-18T16:36:00Z">
        <w:r w:rsidR="00A7158B">
          <w:rPr>
            <w:iCs w:val="0"/>
            <w:lang w:val="en-US"/>
          </w:rPr>
          <w:t>having</w:t>
        </w:r>
      </w:ins>
      <w:ins w:id="61" w:author="Joint Sponsors" w:date="2025-08-12T07:49:00Z" w16du:dateUtc="2025-08-12T12:49:00Z">
        <w:r>
          <w:rPr>
            <w:iCs w:val="0"/>
            <w:lang w:val="en-US"/>
          </w:rPr>
          <w:t xml:space="preserve"> posted the financial security </w:t>
        </w:r>
      </w:ins>
      <w:ins w:id="62" w:author="Joint Sponsors" w:date="2025-08-18T11:35:00Z" w16du:dateUtc="2025-08-18T16:35:00Z">
        <w:r w:rsidR="00A7158B">
          <w:rPr>
            <w:iCs w:val="0"/>
            <w:lang w:val="en-US"/>
          </w:rPr>
          <w:t xml:space="preserve">beyond the $20 million </w:t>
        </w:r>
      </w:ins>
      <w:ins w:id="63" w:author="Joint Sponsors" w:date="2025-08-12T07:49:00Z" w16du:dateUtc="2025-08-12T12:49:00Z">
        <w:r>
          <w:rPr>
            <w:iCs w:val="0"/>
            <w:lang w:val="en-US"/>
          </w:rPr>
          <w:t xml:space="preserve">to fund the interconnection </w:t>
        </w:r>
      </w:ins>
      <w:ins w:id="64" w:author="Joint Sponsors" w:date="2025-08-18T11:33:00Z" w16du:dateUtc="2025-08-18T16:33:00Z">
        <w:r w:rsidR="00A7158B">
          <w:rPr>
            <w:iCs w:val="0"/>
            <w:lang w:val="en-US"/>
          </w:rPr>
          <w:t>F</w:t>
        </w:r>
      </w:ins>
      <w:ins w:id="65" w:author="Joint Sponsors" w:date="2025-08-14T11:57:00Z" w16du:dateUtc="2025-08-14T16:57:00Z">
        <w:r w:rsidR="00D1207F">
          <w:rPr>
            <w:iCs w:val="0"/>
            <w:lang w:val="en-US"/>
          </w:rPr>
          <w:t>acilities</w:t>
        </w:r>
      </w:ins>
      <w:ins w:id="66" w:author="Joint Sponsors" w:date="2025-08-12T07:52:00Z" w16du:dateUtc="2025-08-12T12:52:00Z">
        <w:r w:rsidR="00B77AFA">
          <w:rPr>
            <w:iCs w:val="0"/>
            <w:lang w:val="en-US"/>
          </w:rPr>
          <w:t xml:space="preserve"> with the TSP</w:t>
        </w:r>
      </w:ins>
      <w:ins w:id="67" w:author="Joint Sponsors" w:date="2025-08-12T07:49:00Z" w16du:dateUtc="2025-08-12T12:49:00Z">
        <w:r>
          <w:rPr>
            <w:iCs w:val="0"/>
            <w:lang w:val="en-US"/>
          </w:rPr>
          <w:t>.</w:t>
        </w:r>
      </w:ins>
      <w:ins w:id="68" w:author="Joint Sponsors" w:date="2025-08-12T07:47:00Z" w16du:dateUtc="2025-08-12T12:47:00Z">
        <w:r>
          <w:rPr>
            <w:iCs w:val="0"/>
            <w:lang w:val="en-US"/>
          </w:rPr>
          <w:t xml:space="preserve"> </w:t>
        </w:r>
      </w:ins>
    </w:p>
    <w:p w14:paraId="73B8EDFE" w14:textId="533F3F2C" w:rsidR="00A37C5D" w:rsidRDefault="00A37C5D" w:rsidP="00A7158B">
      <w:pPr>
        <w:pStyle w:val="BodyTextNumbered"/>
        <w:ind w:left="2160"/>
        <w:rPr>
          <w:ins w:id="69" w:author="Joint Sponsors" w:date="2025-08-12T07:36:00Z" w16du:dateUtc="2025-08-12T12:36:00Z"/>
          <w:iCs w:val="0"/>
          <w:lang w:val="en-US"/>
        </w:rPr>
      </w:pPr>
      <w:ins w:id="70" w:author="Joint Sponsors" w:date="2025-08-12T07:50:00Z" w16du:dateUtc="2025-08-12T12:50:00Z">
        <w:r>
          <w:rPr>
            <w:iCs w:val="0"/>
            <w:lang w:val="en-US"/>
          </w:rPr>
          <w:t>(</w:t>
        </w:r>
      </w:ins>
      <w:ins w:id="71" w:author="Joint Sponsors" w:date="2025-08-18T11:34:00Z" w16du:dateUtc="2025-08-18T16:34:00Z">
        <w:r w:rsidR="00A7158B">
          <w:rPr>
            <w:iCs w:val="0"/>
            <w:lang w:val="en-US"/>
          </w:rPr>
          <w:t>i</w:t>
        </w:r>
      </w:ins>
      <w:ins w:id="72" w:author="Joint Sponsors" w:date="2025-08-12T07:50:00Z" w16du:dateUtc="2025-08-12T12:50:00Z">
        <w:r>
          <w:rPr>
            <w:iCs w:val="0"/>
            <w:lang w:val="en-US"/>
          </w:rPr>
          <w:t>)</w:t>
        </w:r>
      </w:ins>
      <w:ins w:id="73" w:author="Joint Sponsors" w:date="2025-08-12T07:52:00Z" w16du:dateUtc="2025-08-12T12:52:00Z">
        <w:r>
          <w:rPr>
            <w:iCs w:val="0"/>
            <w:lang w:val="en-US"/>
          </w:rPr>
          <w:tab/>
        </w:r>
      </w:ins>
      <w:ins w:id="74" w:author="Joint Sponsors" w:date="2025-08-12T08:16:00Z" w16du:dateUtc="2025-08-12T13:16:00Z">
        <w:r w:rsidR="005639A5">
          <w:rPr>
            <w:iCs w:val="0"/>
            <w:lang w:val="en-US"/>
          </w:rPr>
          <w:t xml:space="preserve">If </w:t>
        </w:r>
      </w:ins>
      <w:ins w:id="75" w:author="Joint Sponsors" w:date="2025-08-18T11:31:00Z" w16du:dateUtc="2025-08-18T16:31:00Z">
        <w:r w:rsidR="00A7158B">
          <w:rPr>
            <w:iCs w:val="0"/>
            <w:lang w:val="en-US"/>
          </w:rPr>
          <w:t xml:space="preserve">a project is </w:t>
        </w:r>
      </w:ins>
      <w:ins w:id="76" w:author="Joint Sponsors" w:date="2025-08-12T08:16:00Z" w16du:dateUtc="2025-08-12T13:16:00Z">
        <w:r w:rsidR="005639A5">
          <w:rPr>
            <w:iCs w:val="0"/>
            <w:lang w:val="en-US"/>
          </w:rPr>
          <w:t xml:space="preserve">funded by stakeholder(s), </w:t>
        </w:r>
      </w:ins>
      <w:ins w:id="77" w:author="Joint Sponsors" w:date="2025-08-12T07:50:00Z" w16du:dateUtc="2025-08-12T12:50:00Z">
        <w:r>
          <w:rPr>
            <w:iCs w:val="0"/>
            <w:lang w:val="en-US"/>
          </w:rPr>
          <w:t xml:space="preserve">ERCOT will post </w:t>
        </w:r>
      </w:ins>
      <w:ins w:id="78" w:author="Joint Sponsors" w:date="2025-08-12T07:51:00Z" w16du:dateUtc="2025-08-12T12:51:00Z">
        <w:r>
          <w:rPr>
            <w:iCs w:val="0"/>
            <w:lang w:val="en-US"/>
          </w:rPr>
          <w:t xml:space="preserve">the </w:t>
        </w:r>
      </w:ins>
      <w:ins w:id="79" w:author="Joint Sponsors" w:date="2025-08-18T11:32:00Z" w16du:dateUtc="2025-08-18T16:32:00Z">
        <w:r w:rsidR="00A7158B">
          <w:rPr>
            <w:iCs w:val="0"/>
            <w:lang w:val="en-US"/>
          </w:rPr>
          <w:t xml:space="preserve">additional amount that the stakeholder(s) have posted in the </w:t>
        </w:r>
      </w:ins>
      <w:ins w:id="80" w:author="Joint Sponsors" w:date="2025-08-19T14:58:00Z" w16du:dateUtc="2025-08-19T19:58:00Z">
        <w:r w:rsidR="00315C22">
          <w:rPr>
            <w:iCs w:val="0"/>
            <w:lang w:val="en-US"/>
          </w:rPr>
          <w:t>n</w:t>
        </w:r>
      </w:ins>
      <w:ins w:id="81" w:author="Joint Sponsors" w:date="2025-08-19T14:59:00Z" w16du:dateUtc="2025-08-19T19:59:00Z">
        <w:r w:rsidR="00315C22">
          <w:rPr>
            <w:iCs w:val="0"/>
            <w:lang w:val="en-US"/>
          </w:rPr>
          <w:t xml:space="preserve">on-public </w:t>
        </w:r>
      </w:ins>
      <w:ins w:id="82" w:author="Joint Sponsors" w:date="2025-08-14T11:40:00Z" w16du:dateUtc="2025-08-14T16:40:00Z">
        <w:r w:rsidR="005C19A5" w:rsidRPr="005C19A5">
          <w:rPr>
            <w:iCs w:val="0"/>
            <w:lang w:val="en-US"/>
          </w:rPr>
          <w:t>Transmission Project and Information Tracking (</w:t>
        </w:r>
      </w:ins>
      <w:ins w:id="83" w:author="Joint Sponsors" w:date="2025-08-12T07:51:00Z" w16du:dateUtc="2025-08-12T12:51:00Z">
        <w:r>
          <w:rPr>
            <w:iCs w:val="0"/>
            <w:lang w:val="en-US"/>
          </w:rPr>
          <w:t>TPIT</w:t>
        </w:r>
      </w:ins>
      <w:ins w:id="84" w:author="Joint Sponsors" w:date="2025-08-14T11:40:00Z" w16du:dateUtc="2025-08-14T16:40:00Z">
        <w:r w:rsidR="005C19A5">
          <w:rPr>
            <w:iCs w:val="0"/>
            <w:lang w:val="en-US"/>
          </w:rPr>
          <w:t>)</w:t>
        </w:r>
      </w:ins>
      <w:ins w:id="85" w:author="Joint Sponsors" w:date="2025-08-12T07:52:00Z" w16du:dateUtc="2025-08-12T12:52:00Z">
        <w:r>
          <w:rPr>
            <w:iCs w:val="0"/>
            <w:lang w:val="en-US"/>
          </w:rPr>
          <w:t>.</w:t>
        </w:r>
      </w:ins>
    </w:p>
    <w:p w14:paraId="035099FA" w14:textId="77777777" w:rsidR="009A3772" w:rsidRPr="00BA2009" w:rsidRDefault="009A3772" w:rsidP="00C50B93">
      <w:pPr>
        <w:pStyle w:val="BodyTextNumbered"/>
        <w:ind w:left="1440"/>
      </w:pPr>
    </w:p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51464" w14:textId="77777777" w:rsidR="0061325E" w:rsidRDefault="0061325E">
      <w:r>
        <w:separator/>
      </w:r>
    </w:p>
  </w:endnote>
  <w:endnote w:type="continuationSeparator" w:id="0">
    <w:p w14:paraId="1410C7DD" w14:textId="77777777" w:rsidR="0061325E" w:rsidRDefault="0061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3839D7B2" w:rsidR="00D176CF" w:rsidRDefault="0075749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130</w:t>
    </w:r>
    <w:r w:rsidR="00847042">
      <w:rPr>
        <w:rFonts w:ascii="Arial" w:hAnsi="Arial" w:cs="Arial"/>
        <w:sz w:val="18"/>
      </w:rPr>
      <w:t>PGRR-01 Related to NPRR</w:t>
    </w:r>
    <w:r>
      <w:rPr>
        <w:rFonts w:ascii="Arial" w:hAnsi="Arial" w:cs="Arial"/>
        <w:sz w:val="18"/>
      </w:rPr>
      <w:t>1295</w:t>
    </w:r>
    <w:r w:rsidR="00847042">
      <w:rPr>
        <w:rFonts w:ascii="Arial" w:hAnsi="Arial" w:cs="Arial"/>
        <w:sz w:val="18"/>
      </w:rPr>
      <w:t>, GTC Exit Solutions</w:t>
    </w:r>
    <w:r w:rsidR="00D176CF">
      <w:rPr>
        <w:rFonts w:ascii="Arial" w:hAnsi="Arial" w:cs="Arial"/>
        <w:sz w:val="18"/>
      </w:rPr>
      <w:t xml:space="preserve"> </w:t>
    </w:r>
    <w:r w:rsidR="00847042">
      <w:rPr>
        <w:rFonts w:ascii="Arial" w:hAnsi="Arial" w:cs="Arial"/>
        <w:sz w:val="18"/>
      </w:rPr>
      <w:t>08</w:t>
    </w:r>
    <w:r>
      <w:rPr>
        <w:rFonts w:ascii="Arial" w:hAnsi="Arial" w:cs="Arial"/>
        <w:sz w:val="18"/>
      </w:rPr>
      <w:t>19</w:t>
    </w:r>
    <w:r w:rsidR="00847042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A058" w14:textId="77777777" w:rsidR="0061325E" w:rsidRDefault="0061325E">
      <w:r>
        <w:separator/>
      </w:r>
    </w:p>
  </w:footnote>
  <w:footnote w:type="continuationSeparator" w:id="0">
    <w:p w14:paraId="283F5464" w14:textId="77777777" w:rsidR="0061325E" w:rsidRDefault="00613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FA77FE3" w:rsidR="00D176CF" w:rsidRDefault="001C0D71" w:rsidP="006E4597">
    <w:pPr>
      <w:pStyle w:val="Header"/>
      <w:jc w:val="center"/>
      <w:rPr>
        <w:sz w:val="32"/>
      </w:rPr>
    </w:pPr>
    <w:r>
      <w:rPr>
        <w:sz w:val="32"/>
      </w:rPr>
      <w:t>Planning Guide</w:t>
    </w:r>
    <w:r w:rsidR="00D176CF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5.6pt;height:15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int Sponsors">
    <w15:presenceInfo w15:providerId="AD" w15:userId="S::KHanson@invenergy.com::38c7cee3-3dd1-4075-adbe-7461ce228e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0F4FD7"/>
    <w:rsid w:val="00105A36"/>
    <w:rsid w:val="001313B4"/>
    <w:rsid w:val="001417A0"/>
    <w:rsid w:val="0014546D"/>
    <w:rsid w:val="001500D9"/>
    <w:rsid w:val="001561F7"/>
    <w:rsid w:val="00156DB7"/>
    <w:rsid w:val="00157228"/>
    <w:rsid w:val="00160C3C"/>
    <w:rsid w:val="00176375"/>
    <w:rsid w:val="0017783C"/>
    <w:rsid w:val="0019314C"/>
    <w:rsid w:val="001C0D71"/>
    <w:rsid w:val="001F38F0"/>
    <w:rsid w:val="00237430"/>
    <w:rsid w:val="0026307D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15C22"/>
    <w:rsid w:val="00360367"/>
    <w:rsid w:val="00360920"/>
    <w:rsid w:val="00384709"/>
    <w:rsid w:val="00386C35"/>
    <w:rsid w:val="003A1BE7"/>
    <w:rsid w:val="003A3D77"/>
    <w:rsid w:val="003B5AED"/>
    <w:rsid w:val="003C6B7B"/>
    <w:rsid w:val="004135BD"/>
    <w:rsid w:val="004302A4"/>
    <w:rsid w:val="00443396"/>
    <w:rsid w:val="004463BA"/>
    <w:rsid w:val="004822D4"/>
    <w:rsid w:val="0049290B"/>
    <w:rsid w:val="004A4451"/>
    <w:rsid w:val="004D3958"/>
    <w:rsid w:val="005008DF"/>
    <w:rsid w:val="005045D0"/>
    <w:rsid w:val="00534C6C"/>
    <w:rsid w:val="00555554"/>
    <w:rsid w:val="005639A5"/>
    <w:rsid w:val="005841C0"/>
    <w:rsid w:val="0059260F"/>
    <w:rsid w:val="005C19A5"/>
    <w:rsid w:val="005E5074"/>
    <w:rsid w:val="00612E4F"/>
    <w:rsid w:val="0061325E"/>
    <w:rsid w:val="00613501"/>
    <w:rsid w:val="00615D5E"/>
    <w:rsid w:val="00622E99"/>
    <w:rsid w:val="00625E5D"/>
    <w:rsid w:val="00657C61"/>
    <w:rsid w:val="0066370F"/>
    <w:rsid w:val="0069508E"/>
    <w:rsid w:val="006A0784"/>
    <w:rsid w:val="006A697B"/>
    <w:rsid w:val="006B4DDE"/>
    <w:rsid w:val="006E0A61"/>
    <w:rsid w:val="006E4597"/>
    <w:rsid w:val="007343BC"/>
    <w:rsid w:val="00743968"/>
    <w:rsid w:val="00757492"/>
    <w:rsid w:val="00785415"/>
    <w:rsid w:val="00786294"/>
    <w:rsid w:val="00791CB9"/>
    <w:rsid w:val="00793130"/>
    <w:rsid w:val="00797DEE"/>
    <w:rsid w:val="007A1BE1"/>
    <w:rsid w:val="007B3233"/>
    <w:rsid w:val="007B5A42"/>
    <w:rsid w:val="007C199B"/>
    <w:rsid w:val="007D1989"/>
    <w:rsid w:val="007D3073"/>
    <w:rsid w:val="007D64B9"/>
    <w:rsid w:val="007D72D4"/>
    <w:rsid w:val="007E0452"/>
    <w:rsid w:val="008070C0"/>
    <w:rsid w:val="00811C12"/>
    <w:rsid w:val="00845778"/>
    <w:rsid w:val="00847042"/>
    <w:rsid w:val="00887E28"/>
    <w:rsid w:val="008D5C3A"/>
    <w:rsid w:val="008E2870"/>
    <w:rsid w:val="008E2DD5"/>
    <w:rsid w:val="008E6DA2"/>
    <w:rsid w:val="008F6DD5"/>
    <w:rsid w:val="00907B1E"/>
    <w:rsid w:val="0094050A"/>
    <w:rsid w:val="00943AFD"/>
    <w:rsid w:val="00963A51"/>
    <w:rsid w:val="00983B6E"/>
    <w:rsid w:val="009936F8"/>
    <w:rsid w:val="009A3772"/>
    <w:rsid w:val="009D17F0"/>
    <w:rsid w:val="00A37C5D"/>
    <w:rsid w:val="00A42796"/>
    <w:rsid w:val="00A5311D"/>
    <w:rsid w:val="00A7158B"/>
    <w:rsid w:val="00AD3B58"/>
    <w:rsid w:val="00AF56C6"/>
    <w:rsid w:val="00AF7CB2"/>
    <w:rsid w:val="00B01994"/>
    <w:rsid w:val="00B032E8"/>
    <w:rsid w:val="00B57F96"/>
    <w:rsid w:val="00B60A02"/>
    <w:rsid w:val="00B67892"/>
    <w:rsid w:val="00B77AFA"/>
    <w:rsid w:val="00BA4D33"/>
    <w:rsid w:val="00BC2D06"/>
    <w:rsid w:val="00BE3522"/>
    <w:rsid w:val="00C05505"/>
    <w:rsid w:val="00C40AD7"/>
    <w:rsid w:val="00C50B93"/>
    <w:rsid w:val="00C744EB"/>
    <w:rsid w:val="00C90702"/>
    <w:rsid w:val="00C917FF"/>
    <w:rsid w:val="00C9766A"/>
    <w:rsid w:val="00CC4F39"/>
    <w:rsid w:val="00CD544C"/>
    <w:rsid w:val="00CE04F1"/>
    <w:rsid w:val="00CF4256"/>
    <w:rsid w:val="00D04FE8"/>
    <w:rsid w:val="00D1207F"/>
    <w:rsid w:val="00D16446"/>
    <w:rsid w:val="00D176CF"/>
    <w:rsid w:val="00D17AD5"/>
    <w:rsid w:val="00D271E3"/>
    <w:rsid w:val="00D3087A"/>
    <w:rsid w:val="00D47A80"/>
    <w:rsid w:val="00D531B5"/>
    <w:rsid w:val="00D85807"/>
    <w:rsid w:val="00D87349"/>
    <w:rsid w:val="00D91EE9"/>
    <w:rsid w:val="00D9627A"/>
    <w:rsid w:val="00D97220"/>
    <w:rsid w:val="00E10EDA"/>
    <w:rsid w:val="00E14D47"/>
    <w:rsid w:val="00E14D97"/>
    <w:rsid w:val="00E1641C"/>
    <w:rsid w:val="00E26708"/>
    <w:rsid w:val="00E34958"/>
    <w:rsid w:val="00E371DD"/>
    <w:rsid w:val="00E37AB0"/>
    <w:rsid w:val="00E71C39"/>
    <w:rsid w:val="00EA56E6"/>
    <w:rsid w:val="00EA694D"/>
    <w:rsid w:val="00EC335F"/>
    <w:rsid w:val="00EC48FB"/>
    <w:rsid w:val="00ED3965"/>
    <w:rsid w:val="00EF232A"/>
    <w:rsid w:val="00F05A69"/>
    <w:rsid w:val="00F43FFD"/>
    <w:rsid w:val="00F44236"/>
    <w:rsid w:val="00F52517"/>
    <w:rsid w:val="00F6020E"/>
    <w:rsid w:val="00F62EC4"/>
    <w:rsid w:val="00FA4ABF"/>
    <w:rsid w:val="00FA57B2"/>
    <w:rsid w:val="00FB509B"/>
    <w:rsid w:val="00FC3D4B"/>
    <w:rsid w:val="00FC6312"/>
    <w:rsid w:val="00FD1827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H2Char">
    <w:name w:val="H2 Char"/>
    <w:link w:val="H2"/>
    <w:locked/>
    <w:rsid w:val="00CE04F1"/>
    <w:rPr>
      <w:b/>
      <w:sz w:val="24"/>
    </w:rPr>
  </w:style>
  <w:style w:type="character" w:customStyle="1" w:styleId="BodyTextNumberedChar1">
    <w:name w:val="Body Text Numbered Char1"/>
    <w:link w:val="BodyTextNumbered"/>
    <w:locked/>
    <w:rsid w:val="00CE04F1"/>
    <w:rPr>
      <w:iCs/>
      <w:sz w:val="24"/>
      <w:lang w:val="x-none" w:eastAsia="x-none"/>
    </w:rPr>
  </w:style>
  <w:style w:type="paragraph" w:customStyle="1" w:styleId="BodyTextNumbered">
    <w:name w:val="Body Text Numbered"/>
    <w:basedOn w:val="BodyText"/>
    <w:link w:val="BodyTextNumberedChar1"/>
    <w:rsid w:val="00CE04F1"/>
    <w:pPr>
      <w:ind w:left="720" w:hanging="720"/>
    </w:pPr>
    <w:rPr>
      <w:iCs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30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hanson@invenerg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Alexandra.Miller@edf-re.com" TargetMode="External"/><Relationship Id="rId22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3211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Joint Sponsors</cp:lastModifiedBy>
  <cp:revision>3</cp:revision>
  <cp:lastPrinted>2013-11-15T22:11:00Z</cp:lastPrinted>
  <dcterms:created xsi:type="dcterms:W3CDTF">2025-08-19T20:33:00Z</dcterms:created>
  <dcterms:modified xsi:type="dcterms:W3CDTF">2025-08-19T20:36:00Z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